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UMOWA NR…………./……………/TG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zawarta w dniu ……………..  </w:t>
      </w:r>
      <w:proofErr w:type="spellStart"/>
      <w:r w:rsidRPr="00693826">
        <w:rPr>
          <w:rFonts w:ascii="Times New Roman" w:hAnsi="Times New Roman"/>
        </w:rPr>
        <w:t>r</w:t>
      </w:r>
      <w:proofErr w:type="spellEnd"/>
      <w:r w:rsidRPr="00693826">
        <w:rPr>
          <w:rFonts w:ascii="Times New Roman" w:hAnsi="Times New Roman"/>
        </w:rPr>
        <w:t xml:space="preserve"> w Jarosławiu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pomiędzy: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Centrum Opieki Medycznej w Jarosławiu, ul. 3 Maja 70, 37-500 Jarosław, wpisan</w:t>
      </w:r>
      <w:r w:rsidR="00EB2E03">
        <w:rPr>
          <w:rFonts w:ascii="Times New Roman" w:hAnsi="Times New Roman"/>
        </w:rPr>
        <w:t>ym</w:t>
      </w:r>
      <w:r w:rsidRPr="00693826">
        <w:rPr>
          <w:rFonts w:ascii="Times New Roman" w:hAnsi="Times New Roman"/>
        </w:rPr>
        <w:t xml:space="preserve"> do rejestru stowarzyszeń, innych organizacji społecznych i zawodowych, fundacji oraz samodzielnych publicznych zakładów </w:t>
      </w:r>
      <w:proofErr w:type="spellStart"/>
      <w:r w:rsidRPr="00693826">
        <w:rPr>
          <w:rFonts w:ascii="Times New Roman" w:hAnsi="Times New Roman"/>
        </w:rPr>
        <w:t>opieki</w:t>
      </w:r>
      <w:proofErr w:type="spellEnd"/>
      <w:r w:rsidRPr="00693826">
        <w:rPr>
          <w:rFonts w:ascii="Times New Roman" w:hAnsi="Times New Roman"/>
        </w:rPr>
        <w:t xml:space="preserve"> zdrowotnej, prowadzonego przez Sąd Rejonowy w Rzeszowie, XII Wydział Gospodarczy Krajowego Rejestru Sądowego, pod nr KRS:0000024565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reprezentowany przez: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Dyrektor Centrum Opieki Medycznej w Jarosławiu – Piotr Pochopień</w:t>
      </w:r>
    </w:p>
    <w:p w:rsidR="00907F19" w:rsidRPr="00693826" w:rsidRDefault="00907F19" w:rsidP="00907F19">
      <w:pPr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zwanym dalej „Zamawiającym” 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a</w:t>
      </w:r>
    </w:p>
    <w:p w:rsidR="00907F19" w:rsidRPr="00693826" w:rsidRDefault="009A2CFA" w:rsidP="00907F19">
      <w:pPr>
        <w:shd w:val="clear" w:color="auto" w:fill="FFFFFF"/>
        <w:spacing w:after="0" w:line="240" w:lineRule="auto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 p</w:t>
      </w:r>
      <w:r w:rsidR="00907F19" w:rsidRPr="00693826">
        <w:rPr>
          <w:rFonts w:ascii="Times New Roman" w:hAnsi="Times New Roman"/>
        </w:rPr>
        <w:t xml:space="preserve">rowadzącym działalność gospodarczą pod </w:t>
      </w:r>
      <w:bookmarkStart w:id="0" w:name="_Hlk120649117"/>
      <w:bookmarkStart w:id="1" w:name="_Hlk120646505"/>
      <w:r>
        <w:rPr>
          <w:rFonts w:ascii="Times New Roman" w:hAnsi="Times New Roman"/>
        </w:rPr>
        <w:t xml:space="preserve">firmą: </w:t>
      </w:r>
      <w:r w:rsidR="00907F19" w:rsidRPr="00693826">
        <w:rPr>
          <w:rFonts w:ascii="Times New Roman" w:hAnsi="Times New Roman"/>
        </w:rPr>
        <w:t xml:space="preserve">…….. z siedzibą w </w:t>
      </w:r>
      <w:bookmarkEnd w:id="0"/>
      <w:r w:rsidR="00907F19" w:rsidRPr="00693826">
        <w:rPr>
          <w:rFonts w:ascii="Times New Roman" w:hAnsi="Times New Roman"/>
        </w:rPr>
        <w:t>…………</w:t>
      </w:r>
      <w:r w:rsidR="00907F19" w:rsidRPr="00693826">
        <w:rPr>
          <w:rFonts w:ascii="Times New Roman" w:eastAsiaTheme="majorEastAsia" w:hAnsi="Times New Roman"/>
        </w:rPr>
        <w:t xml:space="preserve">, </w:t>
      </w:r>
      <w:r w:rsidR="00907F19" w:rsidRPr="00693826">
        <w:rPr>
          <w:rFonts w:ascii="Times New Roman" w:hAnsi="Times New Roman"/>
        </w:rPr>
        <w:t xml:space="preserve">NIP </w:t>
      </w:r>
      <w:r w:rsidR="00907F19" w:rsidRPr="00693826">
        <w:rPr>
          <w:rFonts w:ascii="Times New Roman" w:hAnsi="Times New Roman"/>
          <w:color w:val="000000"/>
        </w:rPr>
        <w:t>………</w:t>
      </w:r>
      <w:r w:rsidR="00907F19" w:rsidRPr="00693826">
        <w:rPr>
          <w:rFonts w:ascii="Times New Roman" w:hAnsi="Times New Roman"/>
        </w:rPr>
        <w:t xml:space="preserve">, Regon </w:t>
      </w:r>
      <w:bookmarkEnd w:id="1"/>
      <w:r w:rsidR="00907F19" w:rsidRPr="00693826">
        <w:rPr>
          <w:rFonts w:ascii="Times New Roman" w:hAnsi="Times New Roman"/>
          <w:color w:val="000000"/>
        </w:rPr>
        <w:t>……………….</w:t>
      </w:r>
      <w:r w:rsidR="00907F19" w:rsidRPr="00693826">
        <w:rPr>
          <w:rFonts w:ascii="Times New Roman" w:hAnsi="Times New Roman"/>
        </w:rPr>
        <w:t>, zwanym dalej Wykonawcą,</w:t>
      </w:r>
    </w:p>
    <w:p w:rsidR="00907F19" w:rsidRPr="00693826" w:rsidRDefault="00907F19" w:rsidP="00907F19">
      <w:pPr>
        <w:shd w:val="clear" w:color="auto" w:fill="FFFFFF"/>
        <w:spacing w:after="0" w:line="240" w:lineRule="auto"/>
        <w:outlineLvl w:val="2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a łącznie z Zamawiającym zwanymi Stronami została zawarta </w:t>
      </w:r>
      <w:proofErr w:type="spellStart"/>
      <w:r w:rsidRPr="00693826">
        <w:rPr>
          <w:rFonts w:ascii="Times New Roman" w:hAnsi="Times New Roman"/>
        </w:rPr>
        <w:t>umowa</w:t>
      </w:r>
      <w:proofErr w:type="spellEnd"/>
      <w:r w:rsidRPr="00693826">
        <w:rPr>
          <w:rFonts w:ascii="Times New Roman" w:hAnsi="Times New Roman"/>
        </w:rPr>
        <w:t xml:space="preserve"> o następującej treści:</w:t>
      </w:r>
    </w:p>
    <w:p w:rsidR="00712936" w:rsidRDefault="00712936" w:rsidP="00907F19">
      <w:pPr>
        <w:jc w:val="both"/>
        <w:rPr>
          <w:ins w:id="2" w:author="r.pr. P.K." w:date="2025-10-20T09:00:00Z"/>
          <w:rFonts w:ascii="Times New Roman" w:hAnsi="Times New Roman"/>
        </w:rPr>
      </w:pPr>
      <w:bookmarkStart w:id="3" w:name="_Hlk120646557"/>
    </w:p>
    <w:bookmarkEnd w:id="3"/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§1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Przedmiot umowy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</w:p>
    <w:p w:rsidR="00907F19" w:rsidRPr="00693826" w:rsidRDefault="00907F19" w:rsidP="00907F19">
      <w:pPr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1. Zamawiający zleca, a Wykonawca przyjmuje i zobowiązuje się wykonać następujące zadanie: </w:t>
      </w:r>
    </w:p>
    <w:p w:rsidR="00907F19" w:rsidRPr="00693826" w:rsidRDefault="00907F19" w:rsidP="00907F19">
      <w:pPr>
        <w:jc w:val="both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hAnsi="Times New Roman"/>
        </w:rPr>
        <w:t xml:space="preserve">„Wymiana akumulatorów w systemie UPS BORRI </w:t>
      </w:r>
      <w:proofErr w:type="spellStart"/>
      <w:r w:rsidRPr="00693826">
        <w:rPr>
          <w:rFonts w:ascii="Times New Roman" w:hAnsi="Times New Roman"/>
        </w:rPr>
        <w:t>Ingenio</w:t>
      </w:r>
      <w:proofErr w:type="spellEnd"/>
      <w:r w:rsidRPr="00693826">
        <w:rPr>
          <w:rFonts w:ascii="Times New Roman" w:hAnsi="Times New Roman"/>
        </w:rPr>
        <w:t xml:space="preserve"> Plus 80kVA na potrzeby  Centralnego Bloku Operacyjnego oraz Bloku Porodowego i Sali  </w:t>
      </w:r>
      <w:r>
        <w:rPr>
          <w:rFonts w:ascii="Times New Roman" w:hAnsi="Times New Roman"/>
        </w:rPr>
        <w:t>pooperacyjnej</w:t>
      </w:r>
      <w:r w:rsidRPr="00693826">
        <w:rPr>
          <w:rFonts w:ascii="Times New Roman" w:hAnsi="Times New Roman"/>
        </w:rPr>
        <w:t xml:space="preserve"> oddziału ginekologiczno-położniczego wraz z kompleksową regeneracją UPS Centrum Opieki Medycznej w Jarosławiu budynek I ul 3 Maja 70 37-500”  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2. Zakres rzeczowy przedmiotu umowy określa niniejsza </w:t>
      </w:r>
      <w:proofErr w:type="spellStart"/>
      <w:r w:rsidRPr="00693826">
        <w:rPr>
          <w:rFonts w:ascii="Times New Roman" w:hAnsi="Times New Roman"/>
        </w:rPr>
        <w:t>umowa</w:t>
      </w:r>
      <w:proofErr w:type="spellEnd"/>
      <w:r w:rsidRPr="00693826">
        <w:rPr>
          <w:rFonts w:ascii="Times New Roman" w:hAnsi="Times New Roman"/>
        </w:rPr>
        <w:t>, zakres prac: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autoSpaceDE w:val="0"/>
        <w:autoSpaceDN w:val="0"/>
        <w:adjustRightInd w:val="0"/>
        <w:rPr>
          <w:rFonts w:ascii="Times New Roman" w:hAnsi="Times New Roman"/>
        </w:rPr>
      </w:pPr>
      <w:r w:rsidRPr="00693826">
        <w:rPr>
          <w:rFonts w:ascii="Times New Roman" w:hAnsi="Times New Roman"/>
        </w:rPr>
        <w:t>Etap I: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- demontaż zainstalowanych akumulatorów z utylizacją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- przeniesienie stelażu akumulatorów  w nowe miejsce ( wymiana okablowania)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- przesuniecie UPS umożliwiające przeprowadzenie etapu II ( brak dostępu elektroniki )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- montaż nowych akumulatorów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- wymiana połączeń między akumulatorami </w:t>
      </w:r>
      <w:r w:rsidR="00724EC3">
        <w:rPr>
          <w:rFonts w:ascii="Times New Roman" w:hAnsi="Times New Roman"/>
        </w:rPr>
        <w:t xml:space="preserve">(jeżeli będzie to wymagane i Zamawiający tego zażąda) 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Parametry minimalne :</w:t>
      </w:r>
    </w:p>
    <w:p w:rsidR="00907F19" w:rsidRPr="00693826" w:rsidRDefault="004427CF" w:rsidP="00907F1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typ </w:t>
      </w:r>
      <w:r w:rsidR="00907F19" w:rsidRPr="00693826">
        <w:rPr>
          <w:rFonts w:ascii="Times New Roman" w:hAnsi="Times New Roman"/>
        </w:rPr>
        <w:t>akumulator</w:t>
      </w:r>
      <w:r>
        <w:rPr>
          <w:rFonts w:ascii="Times New Roman" w:hAnsi="Times New Roman"/>
        </w:rPr>
        <w:t>a</w:t>
      </w:r>
      <w:r w:rsidR="00907F19" w:rsidRPr="00693826">
        <w:rPr>
          <w:rFonts w:ascii="Times New Roman" w:hAnsi="Times New Roman"/>
        </w:rPr>
        <w:t xml:space="preserve">: SSB SBL85-12HR 12V 85Ah AGM 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Projektowana żywotność </w:t>
      </w:r>
      <w:r w:rsidR="00AA0553">
        <w:rPr>
          <w:rFonts w:ascii="Times New Roman" w:hAnsi="Times New Roman"/>
        </w:rPr>
        <w:t xml:space="preserve">zgodnie z deklaracją producenta - </w:t>
      </w:r>
      <w:r w:rsidRPr="00693826">
        <w:rPr>
          <w:rFonts w:ascii="Times New Roman" w:hAnsi="Times New Roman"/>
        </w:rPr>
        <w:t>minimum 15 lat</w:t>
      </w:r>
    </w:p>
    <w:p w:rsidR="00907F19" w:rsidRPr="00693826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 xml:space="preserve">- wykonawca dostarczy deklaracje </w:t>
      </w:r>
      <w:r w:rsidR="002460B7">
        <w:rPr>
          <w:rFonts w:ascii="Times New Roman" w:eastAsia="Times New Roman" w:hAnsi="Times New Roman"/>
          <w:lang w:eastAsia="pl-PL"/>
        </w:rPr>
        <w:t xml:space="preserve">i </w:t>
      </w:r>
      <w:r w:rsidRPr="00693826">
        <w:rPr>
          <w:rFonts w:ascii="Times New Roman" w:eastAsia="Times New Roman" w:hAnsi="Times New Roman"/>
          <w:lang w:eastAsia="pl-PL"/>
        </w:rPr>
        <w:t>atesty na zamontowane materiały</w:t>
      </w:r>
    </w:p>
    <w:p w:rsidR="00907F19" w:rsidRPr="00693826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907F19" w:rsidRPr="00693826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Etap II:</w:t>
      </w:r>
    </w:p>
    <w:p w:rsidR="00907F19" w:rsidRPr="00693826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907F19" w:rsidRPr="00EB735D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B735D">
        <w:rPr>
          <w:rFonts w:ascii="Times New Roman" w:eastAsia="Times New Roman" w:hAnsi="Times New Roman"/>
          <w:lang w:eastAsia="pl-PL"/>
        </w:rPr>
        <w:t xml:space="preserve">Regeneracja zasilacza UPS </w:t>
      </w:r>
      <w:proofErr w:type="spellStart"/>
      <w:r w:rsidRPr="00EB735D">
        <w:rPr>
          <w:rFonts w:ascii="Times New Roman" w:eastAsia="Times New Roman" w:hAnsi="Times New Roman"/>
          <w:lang w:eastAsia="pl-PL"/>
        </w:rPr>
        <w:t>Borri</w:t>
      </w:r>
      <w:proofErr w:type="spellEnd"/>
      <w:r w:rsidRPr="00EB735D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Pr="00EB735D">
        <w:rPr>
          <w:rFonts w:ascii="Times New Roman" w:eastAsia="Times New Roman" w:hAnsi="Times New Roman"/>
          <w:lang w:eastAsia="pl-PL"/>
        </w:rPr>
        <w:t>Ingenio</w:t>
      </w:r>
      <w:proofErr w:type="spellEnd"/>
      <w:r w:rsidRPr="00EB735D">
        <w:rPr>
          <w:rFonts w:ascii="Times New Roman" w:eastAsia="Times New Roman" w:hAnsi="Times New Roman"/>
          <w:lang w:eastAsia="pl-PL"/>
        </w:rPr>
        <w:t xml:space="preserve"> Plus 80kVA</w:t>
      </w:r>
    </w:p>
    <w:p w:rsidR="00907F19" w:rsidRPr="00EB735D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w</w:t>
      </w:r>
      <w:r w:rsidRPr="00EB735D">
        <w:rPr>
          <w:rFonts w:ascii="Times New Roman" w:eastAsia="Times New Roman" w:hAnsi="Times New Roman"/>
          <w:lang w:eastAsia="pl-PL"/>
        </w:rPr>
        <w:t>ymiana kondensatorów szyny AC- i szyny</w:t>
      </w:r>
      <w:r w:rsidRPr="00693826">
        <w:rPr>
          <w:rFonts w:ascii="Times New Roman" w:eastAsia="Times New Roman" w:hAnsi="Times New Roman"/>
          <w:lang w:eastAsia="pl-PL"/>
        </w:rPr>
        <w:t xml:space="preserve"> </w:t>
      </w:r>
      <w:r w:rsidRPr="00EB735D">
        <w:rPr>
          <w:rFonts w:ascii="Times New Roman" w:eastAsia="Times New Roman" w:hAnsi="Times New Roman"/>
          <w:lang w:eastAsia="pl-PL"/>
        </w:rPr>
        <w:t>DC</w:t>
      </w:r>
      <w:r w:rsidRPr="00693826">
        <w:rPr>
          <w:rFonts w:ascii="Times New Roman" w:eastAsia="Times New Roman" w:hAnsi="Times New Roman"/>
          <w:lang w:eastAsia="pl-PL"/>
        </w:rPr>
        <w:t xml:space="preserve"> </w:t>
      </w:r>
      <w:r w:rsidRPr="00EB735D">
        <w:rPr>
          <w:rFonts w:ascii="Times New Roman" w:eastAsia="Times New Roman" w:hAnsi="Times New Roman"/>
          <w:lang w:eastAsia="pl-PL"/>
        </w:rPr>
        <w:t xml:space="preserve"> oraz filtr wejściowy AC</w:t>
      </w:r>
    </w:p>
    <w:p w:rsidR="00907F19" w:rsidRPr="00EB735D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m</w:t>
      </w:r>
      <w:r w:rsidRPr="00EB735D">
        <w:rPr>
          <w:rFonts w:ascii="Times New Roman" w:eastAsia="Times New Roman" w:hAnsi="Times New Roman"/>
          <w:lang w:eastAsia="pl-PL"/>
        </w:rPr>
        <w:t>ontaż podzespołów do regeneracji, wymiana pasty</w:t>
      </w:r>
      <w:r w:rsidR="001369F0">
        <w:rPr>
          <w:rFonts w:ascii="Times New Roman" w:eastAsia="Times New Roman" w:hAnsi="Times New Roman"/>
          <w:lang w:eastAsia="pl-PL"/>
        </w:rPr>
        <w:t xml:space="preserve"> </w:t>
      </w:r>
      <w:r w:rsidRPr="00EB735D">
        <w:rPr>
          <w:rFonts w:ascii="Times New Roman" w:eastAsia="Times New Roman" w:hAnsi="Times New Roman"/>
          <w:lang w:eastAsia="pl-PL"/>
        </w:rPr>
        <w:t>termoprzewodzącej na elementach IGBT I SCR;</w:t>
      </w:r>
    </w:p>
    <w:p w:rsidR="00907F19" w:rsidRPr="00EB735D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k</w:t>
      </w:r>
      <w:r w:rsidRPr="00EB735D">
        <w:rPr>
          <w:rFonts w:ascii="Times New Roman" w:eastAsia="Times New Roman" w:hAnsi="Times New Roman"/>
          <w:lang w:eastAsia="pl-PL"/>
        </w:rPr>
        <w:t xml:space="preserve">onfiguracja, kalibracja, uruchomienie, testy </w:t>
      </w:r>
      <w:proofErr w:type="spellStart"/>
      <w:r w:rsidRPr="00EB735D">
        <w:rPr>
          <w:rFonts w:ascii="Times New Roman" w:eastAsia="Times New Roman" w:hAnsi="Times New Roman"/>
          <w:lang w:eastAsia="pl-PL"/>
        </w:rPr>
        <w:t>UPS-a</w:t>
      </w:r>
      <w:proofErr w:type="spellEnd"/>
      <w:r w:rsidRPr="00EB735D">
        <w:rPr>
          <w:rFonts w:ascii="Times New Roman" w:eastAsia="Times New Roman" w:hAnsi="Times New Roman"/>
          <w:lang w:eastAsia="pl-PL"/>
        </w:rPr>
        <w:t xml:space="preserve"> </w:t>
      </w:r>
    </w:p>
    <w:p w:rsidR="00907F19" w:rsidRPr="00EB735D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regeneracja m</w:t>
      </w:r>
      <w:r w:rsidRPr="00EB735D">
        <w:rPr>
          <w:rFonts w:ascii="Times New Roman" w:eastAsia="Times New Roman" w:hAnsi="Times New Roman"/>
          <w:lang w:eastAsia="pl-PL"/>
        </w:rPr>
        <w:t>oduł</w:t>
      </w:r>
      <w:r w:rsidRPr="00693826">
        <w:rPr>
          <w:rFonts w:ascii="Times New Roman" w:eastAsia="Times New Roman" w:hAnsi="Times New Roman"/>
          <w:lang w:eastAsia="pl-PL"/>
        </w:rPr>
        <w:t>u</w:t>
      </w:r>
      <w:r w:rsidRPr="00EB735D">
        <w:rPr>
          <w:rFonts w:ascii="Times New Roman" w:eastAsia="Times New Roman" w:hAnsi="Times New Roman"/>
          <w:lang w:eastAsia="pl-PL"/>
        </w:rPr>
        <w:t xml:space="preserve"> PB 432</w:t>
      </w:r>
    </w:p>
    <w:p w:rsidR="00907F19" w:rsidRPr="00EB735D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regeneracja m</w:t>
      </w:r>
      <w:r w:rsidRPr="00EB735D">
        <w:rPr>
          <w:rFonts w:ascii="Times New Roman" w:eastAsia="Times New Roman" w:hAnsi="Times New Roman"/>
          <w:lang w:eastAsia="pl-PL"/>
        </w:rPr>
        <w:t>oduł</w:t>
      </w:r>
      <w:r w:rsidRPr="00693826">
        <w:rPr>
          <w:rFonts w:ascii="Times New Roman" w:eastAsia="Times New Roman" w:hAnsi="Times New Roman"/>
          <w:lang w:eastAsia="pl-PL"/>
        </w:rPr>
        <w:t>u</w:t>
      </w:r>
      <w:r w:rsidRPr="00EB735D">
        <w:rPr>
          <w:rFonts w:ascii="Times New Roman" w:eastAsia="Times New Roman" w:hAnsi="Times New Roman"/>
          <w:lang w:eastAsia="pl-PL"/>
        </w:rPr>
        <w:t xml:space="preserve"> PB 584</w:t>
      </w:r>
    </w:p>
    <w:p w:rsidR="00907F19" w:rsidRPr="00693826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regeneracja mo</w:t>
      </w:r>
      <w:r w:rsidRPr="00EB735D">
        <w:rPr>
          <w:rFonts w:ascii="Times New Roman" w:eastAsia="Times New Roman" w:hAnsi="Times New Roman"/>
          <w:lang w:eastAsia="pl-PL"/>
        </w:rPr>
        <w:t>duł</w:t>
      </w:r>
      <w:r w:rsidRPr="00693826">
        <w:rPr>
          <w:rFonts w:ascii="Times New Roman" w:eastAsia="Times New Roman" w:hAnsi="Times New Roman"/>
          <w:lang w:eastAsia="pl-PL"/>
        </w:rPr>
        <w:t xml:space="preserve">u </w:t>
      </w:r>
      <w:r w:rsidRPr="00EB735D">
        <w:rPr>
          <w:rFonts w:ascii="Times New Roman" w:eastAsia="Times New Roman" w:hAnsi="Times New Roman"/>
          <w:lang w:eastAsia="pl-PL"/>
        </w:rPr>
        <w:t>PB 491</w:t>
      </w:r>
    </w:p>
    <w:p w:rsidR="00907F19" w:rsidRPr="00EB735D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regeneracja mo</w:t>
      </w:r>
      <w:r w:rsidRPr="00EB735D">
        <w:rPr>
          <w:rFonts w:ascii="Times New Roman" w:eastAsia="Times New Roman" w:hAnsi="Times New Roman"/>
          <w:lang w:eastAsia="pl-PL"/>
        </w:rPr>
        <w:t>duł</w:t>
      </w:r>
      <w:r w:rsidRPr="00693826">
        <w:rPr>
          <w:rFonts w:ascii="Times New Roman" w:eastAsia="Times New Roman" w:hAnsi="Times New Roman"/>
          <w:lang w:eastAsia="pl-PL"/>
        </w:rPr>
        <w:t xml:space="preserve">u </w:t>
      </w:r>
      <w:r w:rsidRPr="00EB735D">
        <w:rPr>
          <w:rFonts w:ascii="Times New Roman" w:eastAsia="Times New Roman" w:hAnsi="Times New Roman"/>
          <w:lang w:eastAsia="pl-PL"/>
        </w:rPr>
        <w:t xml:space="preserve">PB 598 </w:t>
      </w:r>
      <w:proofErr w:type="spellStart"/>
      <w:r w:rsidRPr="00EB735D">
        <w:rPr>
          <w:rFonts w:ascii="Times New Roman" w:eastAsia="Times New Roman" w:hAnsi="Times New Roman"/>
          <w:lang w:eastAsia="pl-PL"/>
        </w:rPr>
        <w:t>booster</w:t>
      </w:r>
      <w:proofErr w:type="spellEnd"/>
      <w:r w:rsidRPr="00693826">
        <w:rPr>
          <w:rFonts w:ascii="Times New Roman" w:eastAsia="Times New Roman" w:hAnsi="Times New Roman"/>
          <w:lang w:eastAsia="pl-PL"/>
        </w:rPr>
        <w:t xml:space="preserve"> ( 3 sztuki PB 598 )</w:t>
      </w:r>
    </w:p>
    <w:p w:rsidR="00907F19" w:rsidRPr="00EB735D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regeneracja mo</w:t>
      </w:r>
      <w:r w:rsidRPr="00EB735D">
        <w:rPr>
          <w:rFonts w:ascii="Times New Roman" w:eastAsia="Times New Roman" w:hAnsi="Times New Roman"/>
          <w:lang w:eastAsia="pl-PL"/>
        </w:rPr>
        <w:t>duł</w:t>
      </w:r>
      <w:r w:rsidRPr="00693826">
        <w:rPr>
          <w:rFonts w:ascii="Times New Roman" w:eastAsia="Times New Roman" w:hAnsi="Times New Roman"/>
          <w:lang w:eastAsia="pl-PL"/>
        </w:rPr>
        <w:t>u</w:t>
      </w:r>
      <w:r w:rsidRPr="00EB735D">
        <w:rPr>
          <w:rFonts w:ascii="Times New Roman" w:eastAsia="Times New Roman" w:hAnsi="Times New Roman"/>
          <w:lang w:eastAsia="pl-PL"/>
        </w:rPr>
        <w:t xml:space="preserve"> PB 577</w:t>
      </w:r>
    </w:p>
    <w:p w:rsidR="00907F19" w:rsidRPr="00EB735D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regeneracja mo</w:t>
      </w:r>
      <w:r w:rsidRPr="00EB735D">
        <w:rPr>
          <w:rFonts w:ascii="Times New Roman" w:eastAsia="Times New Roman" w:hAnsi="Times New Roman"/>
          <w:lang w:eastAsia="pl-PL"/>
        </w:rPr>
        <w:t>duł</w:t>
      </w:r>
      <w:r w:rsidRPr="00693826">
        <w:rPr>
          <w:rFonts w:ascii="Times New Roman" w:eastAsia="Times New Roman" w:hAnsi="Times New Roman"/>
          <w:lang w:eastAsia="pl-PL"/>
        </w:rPr>
        <w:t xml:space="preserve">u </w:t>
      </w:r>
      <w:r w:rsidRPr="00EB735D">
        <w:rPr>
          <w:rFonts w:ascii="Times New Roman" w:eastAsia="Times New Roman" w:hAnsi="Times New Roman"/>
          <w:lang w:eastAsia="pl-PL"/>
        </w:rPr>
        <w:t>PB 023</w:t>
      </w:r>
    </w:p>
    <w:p w:rsidR="00907F19" w:rsidRPr="00693826" w:rsidRDefault="00907F19" w:rsidP="00907F19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>- regeneracja mo</w:t>
      </w:r>
      <w:r w:rsidRPr="00EB735D">
        <w:rPr>
          <w:rFonts w:ascii="Times New Roman" w:eastAsia="Times New Roman" w:hAnsi="Times New Roman"/>
          <w:lang w:eastAsia="pl-PL"/>
        </w:rPr>
        <w:t>duł</w:t>
      </w:r>
      <w:r w:rsidRPr="00693826">
        <w:rPr>
          <w:rFonts w:ascii="Times New Roman" w:eastAsia="Times New Roman" w:hAnsi="Times New Roman"/>
          <w:lang w:eastAsia="pl-PL"/>
        </w:rPr>
        <w:t xml:space="preserve">u </w:t>
      </w:r>
      <w:r w:rsidRPr="00EB735D">
        <w:rPr>
          <w:rFonts w:ascii="Times New Roman" w:eastAsia="Times New Roman" w:hAnsi="Times New Roman"/>
          <w:lang w:eastAsia="pl-PL"/>
        </w:rPr>
        <w:t xml:space="preserve">PB 598 </w:t>
      </w:r>
      <w:proofErr w:type="spellStart"/>
      <w:r w:rsidRPr="00EB735D">
        <w:rPr>
          <w:rFonts w:ascii="Times New Roman" w:eastAsia="Times New Roman" w:hAnsi="Times New Roman"/>
          <w:lang w:eastAsia="pl-PL"/>
        </w:rPr>
        <w:t>inverter</w:t>
      </w:r>
      <w:proofErr w:type="spellEnd"/>
      <w:r w:rsidRPr="00693826">
        <w:rPr>
          <w:rFonts w:ascii="Times New Roman" w:eastAsia="Times New Roman" w:hAnsi="Times New Roman"/>
          <w:lang w:eastAsia="pl-PL"/>
        </w:rPr>
        <w:t xml:space="preserve"> ( 3 sztuki PB 598 )</w:t>
      </w:r>
    </w:p>
    <w:p w:rsidR="00907F19" w:rsidRPr="00C85F77" w:rsidRDefault="00907F19" w:rsidP="00C85F77">
      <w:pPr>
        <w:suppressAutoHyphens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93826">
        <w:rPr>
          <w:rFonts w:ascii="Times New Roman" w:eastAsia="Times New Roman" w:hAnsi="Times New Roman"/>
          <w:lang w:eastAsia="pl-PL"/>
        </w:rPr>
        <w:t xml:space="preserve">- wykonawca dostarczy deklaracje </w:t>
      </w:r>
      <w:r w:rsidR="00365CF7">
        <w:rPr>
          <w:rFonts w:ascii="Times New Roman" w:eastAsia="Times New Roman" w:hAnsi="Times New Roman"/>
          <w:lang w:eastAsia="pl-PL"/>
        </w:rPr>
        <w:t xml:space="preserve">i </w:t>
      </w:r>
      <w:r w:rsidRPr="00693826">
        <w:rPr>
          <w:rFonts w:ascii="Times New Roman" w:eastAsia="Times New Roman" w:hAnsi="Times New Roman"/>
          <w:lang w:eastAsia="pl-PL"/>
        </w:rPr>
        <w:t>atesty na zamontowane materiały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 </w:t>
      </w:r>
    </w:p>
    <w:p w:rsidR="00907F19" w:rsidRPr="00693826" w:rsidRDefault="00907F19" w:rsidP="00907F19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3. Wykonawca zobowiązuje się wykonać przedmiot umowy z materiałów własnych. Materiały użyte do realizacji przedmiotu umowy muszą być dopuszczone do obrotu powszechnego lub jednostkowego stosowania w budownictwie </w:t>
      </w:r>
      <w:r w:rsidRPr="00693826">
        <w:rPr>
          <w:rFonts w:ascii="Times New Roman" w:hAnsi="Times New Roman"/>
        </w:rPr>
        <w:lastRenderedPageBreak/>
        <w:t>zgodnie z art. 10 ustawy z dnia 7 lipca 1994 r. Prawo Budowlane. Wykonawca przedłoży przed zabudowaniem do akceptacji certyfikaty, deklaracje zgodności, DTR  materiału</w:t>
      </w:r>
      <w:r w:rsidR="009D7959">
        <w:rPr>
          <w:rFonts w:ascii="Times New Roman" w:hAnsi="Times New Roman"/>
        </w:rPr>
        <w:t>, który będzie</w:t>
      </w:r>
      <w:r w:rsidRPr="00693826">
        <w:rPr>
          <w:rFonts w:ascii="Times New Roman" w:hAnsi="Times New Roman"/>
        </w:rPr>
        <w:t xml:space="preserve">  zabudow</w:t>
      </w:r>
      <w:r w:rsidR="009D7959">
        <w:rPr>
          <w:rFonts w:ascii="Times New Roman" w:hAnsi="Times New Roman"/>
        </w:rPr>
        <w:t>ywany</w:t>
      </w:r>
      <w:r w:rsidRPr="00693826">
        <w:rPr>
          <w:rFonts w:ascii="Times New Roman" w:hAnsi="Times New Roman"/>
        </w:rPr>
        <w:t xml:space="preserve">. </w:t>
      </w:r>
    </w:p>
    <w:p w:rsidR="00907F19" w:rsidRPr="00693826" w:rsidRDefault="00907F19" w:rsidP="00907F19">
      <w:pPr>
        <w:spacing w:after="0" w:line="240" w:lineRule="auto"/>
        <w:ind w:left="720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§2</w:t>
      </w:r>
    </w:p>
    <w:p w:rsidR="00907F19" w:rsidRPr="00693826" w:rsidRDefault="00907F19" w:rsidP="00907F19">
      <w:pPr>
        <w:spacing w:after="0" w:line="240" w:lineRule="auto"/>
        <w:ind w:left="720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Obowiązki Wykonawcy</w:t>
      </w:r>
    </w:p>
    <w:p w:rsidR="00907F19" w:rsidRPr="00693826" w:rsidRDefault="00907F19" w:rsidP="00907F19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Wykonawca zobowiązuje się do wykonania prac z najwyższą zawodową starannością, zgodnie z zasadami wiedzy technicznej oraz aktualnymi przepisami prawa i normami.</w:t>
      </w:r>
    </w:p>
    <w:p w:rsidR="00907F19" w:rsidRPr="00693826" w:rsidRDefault="00907F19" w:rsidP="00907F19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Przedmiot umowy zostanie przygotowany jako kompletny z punktu widzenia celu, któremu ma służyć ( </w:t>
      </w:r>
      <w:del w:id="4" w:author="Andrzej Gacek" w:date="2025-10-20T21:59:00Z">
        <w:r w:rsidRPr="00693826" w:rsidDel="00236B33">
          <w:rPr>
            <w:rFonts w:ascii="Times New Roman" w:hAnsi="Times New Roman"/>
          </w:rPr>
          <w:delText>remont pomieszczeń )</w:delText>
        </w:r>
      </w:del>
      <w:r w:rsidR="00957C0C">
        <w:rPr>
          <w:rFonts w:ascii="Times New Roman" w:hAnsi="Times New Roman"/>
        </w:rPr>
        <w:t xml:space="preserve">wykonaniu </w:t>
      </w:r>
      <w:ins w:id="5" w:author="Andrzej Gacek" w:date="2025-10-20T21:59:00Z">
        <w:r w:rsidR="00236B33">
          <w:rPr>
            <w:rFonts w:ascii="Times New Roman" w:hAnsi="Times New Roman"/>
          </w:rPr>
          <w:t>Centr</w:t>
        </w:r>
      </w:ins>
      <w:ins w:id="6" w:author="Andrzej Gacek" w:date="2025-10-20T22:00:00Z">
        <w:r w:rsidR="00236B33">
          <w:rPr>
            <w:rFonts w:ascii="Times New Roman" w:hAnsi="Times New Roman"/>
          </w:rPr>
          <w:t>aln</w:t>
        </w:r>
      </w:ins>
      <w:ins w:id="7" w:author="r.pr. P.K." w:date="2025-10-21T07:36:00Z">
        <w:r w:rsidR="00957C0C">
          <w:rPr>
            <w:rFonts w:ascii="Times New Roman" w:hAnsi="Times New Roman"/>
          </w:rPr>
          <w:t>ej</w:t>
        </w:r>
      </w:ins>
      <w:ins w:id="8" w:author="Andrzej Gacek" w:date="2025-10-20T22:00:00Z">
        <w:del w:id="9" w:author="r.pr. P.K." w:date="2025-10-21T07:36:00Z">
          <w:r w:rsidR="00236B33" w:rsidDel="00957C0C">
            <w:rPr>
              <w:rFonts w:ascii="Times New Roman" w:hAnsi="Times New Roman"/>
            </w:rPr>
            <w:delText>a</w:delText>
          </w:r>
        </w:del>
        <w:r w:rsidR="00236B33">
          <w:rPr>
            <w:rFonts w:ascii="Times New Roman" w:hAnsi="Times New Roman"/>
          </w:rPr>
          <w:t xml:space="preserve"> bateri</w:t>
        </w:r>
      </w:ins>
      <w:ins w:id="10" w:author="r.pr. P.K." w:date="2025-10-21T07:37:00Z">
        <w:r w:rsidR="00957C0C">
          <w:rPr>
            <w:rFonts w:ascii="Times New Roman" w:hAnsi="Times New Roman"/>
          </w:rPr>
          <w:t>i</w:t>
        </w:r>
      </w:ins>
      <w:ins w:id="11" w:author="Andrzej Gacek" w:date="2025-10-20T22:00:00Z">
        <w:del w:id="12" w:author="r.pr. P.K." w:date="2025-10-21T07:37:00Z">
          <w:r w:rsidR="00236B33" w:rsidDel="00957C0C">
            <w:rPr>
              <w:rFonts w:ascii="Times New Roman" w:hAnsi="Times New Roman"/>
            </w:rPr>
            <w:delText>a</w:delText>
          </w:r>
        </w:del>
        <w:r w:rsidR="00236B33">
          <w:rPr>
            <w:rFonts w:ascii="Times New Roman" w:hAnsi="Times New Roman"/>
          </w:rPr>
          <w:t xml:space="preserve"> UPS)</w:t>
        </w:r>
      </w:ins>
    </w:p>
    <w:p w:rsidR="00907F19" w:rsidRPr="00693826" w:rsidRDefault="00907F19" w:rsidP="00907F19">
      <w:pPr>
        <w:pStyle w:val="Tekstpodstawowy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/>
        <w:jc w:val="both"/>
        <w:rPr>
          <w:sz w:val="22"/>
          <w:szCs w:val="22"/>
        </w:rPr>
      </w:pPr>
      <w:r w:rsidRPr="00693826">
        <w:rPr>
          <w:sz w:val="22"/>
          <w:szCs w:val="22"/>
        </w:rPr>
        <w:t>Wykonawca zapewnia na własny koszt transport odpadów do miejsc ich wykorzystania lub utylizacji, łącznie z kosztami utylizacji;</w:t>
      </w:r>
    </w:p>
    <w:p w:rsidR="00907F19" w:rsidRPr="00693826" w:rsidRDefault="00907F19" w:rsidP="00907F19">
      <w:pPr>
        <w:pStyle w:val="Tekstpodstawowy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/>
        <w:jc w:val="both"/>
        <w:rPr>
          <w:sz w:val="22"/>
          <w:szCs w:val="22"/>
        </w:rPr>
      </w:pPr>
      <w:r w:rsidRPr="00693826">
        <w:rPr>
          <w:sz w:val="22"/>
          <w:szCs w:val="22"/>
        </w:rPr>
        <w:t>Jako wytwarzający odpady wykonawca zobiowiązuje sie do przestrzegania przepisów prawnych wynikających w szczególności z ustawy Prawo ochrony środowiska oraz ustawy o odpadach;</w:t>
      </w:r>
    </w:p>
    <w:p w:rsidR="00907F19" w:rsidRPr="00693826" w:rsidRDefault="00907F19" w:rsidP="00907F19">
      <w:pPr>
        <w:pStyle w:val="Tekstpodstawowy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/>
        <w:jc w:val="both"/>
        <w:rPr>
          <w:sz w:val="22"/>
          <w:szCs w:val="22"/>
        </w:rPr>
      </w:pPr>
      <w:r w:rsidRPr="00693826">
        <w:rPr>
          <w:sz w:val="22"/>
          <w:szCs w:val="22"/>
        </w:rPr>
        <w:t>Wykonawca ponosi pełn</w:t>
      </w:r>
      <w:r w:rsidR="00824029">
        <w:rPr>
          <w:sz w:val="22"/>
          <w:szCs w:val="22"/>
        </w:rPr>
        <w:t>ą</w:t>
      </w:r>
      <w:r w:rsidRPr="00693826">
        <w:rPr>
          <w:sz w:val="22"/>
          <w:szCs w:val="22"/>
        </w:rPr>
        <w:t xml:space="preserve"> odpowiedzialność za przestrzeganie przepisów bhp, ochronę p.poż i dozór mienia na terenie robót, jak i za wszelkie szkody powstałe w trakcie </w:t>
      </w:r>
      <w:r w:rsidR="00824029">
        <w:rPr>
          <w:sz w:val="22"/>
          <w:szCs w:val="22"/>
        </w:rPr>
        <w:t xml:space="preserve">wykonywania </w:t>
      </w:r>
      <w:r w:rsidRPr="00693826">
        <w:rPr>
          <w:sz w:val="22"/>
          <w:szCs w:val="22"/>
        </w:rPr>
        <w:t>robót na terenie przyjętym od Zamawiającego lub mających związek z prowadzonymi robotami;</w:t>
      </w:r>
    </w:p>
    <w:p w:rsidR="00907F19" w:rsidRPr="00693826" w:rsidRDefault="00907F19" w:rsidP="00907F19">
      <w:pPr>
        <w:pStyle w:val="Tekstpodstawowy"/>
        <w:pBdr>
          <w:top w:val="nil"/>
          <w:left w:val="nil"/>
          <w:bottom w:val="nil"/>
          <w:right w:val="nil"/>
          <w:between w:val="nil"/>
          <w:bar w:val="nil"/>
        </w:pBdr>
        <w:ind w:left="426" w:hanging="426"/>
        <w:jc w:val="both"/>
        <w:rPr>
          <w:sz w:val="22"/>
          <w:szCs w:val="22"/>
        </w:rPr>
      </w:pPr>
      <w:r w:rsidRPr="00693826">
        <w:rPr>
          <w:sz w:val="22"/>
          <w:szCs w:val="22"/>
        </w:rPr>
        <w:t>6.  Wykonawca zobowiązuje się do uporządkowani</w:t>
      </w:r>
      <w:r w:rsidR="00824029">
        <w:rPr>
          <w:sz w:val="22"/>
          <w:szCs w:val="22"/>
        </w:rPr>
        <w:t>a</w:t>
      </w:r>
      <w:r w:rsidRPr="00693826">
        <w:rPr>
          <w:sz w:val="22"/>
          <w:szCs w:val="22"/>
        </w:rPr>
        <w:t xml:space="preserve">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</w:t>
      </w:r>
    </w:p>
    <w:p w:rsidR="00907F19" w:rsidRDefault="00907F19" w:rsidP="00907F19">
      <w:p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  <w:lang w:val="cs-CZ"/>
        </w:rPr>
        <w:t xml:space="preserve">7.  </w:t>
      </w:r>
      <w:r w:rsidRPr="00693826">
        <w:rPr>
          <w:rFonts w:ascii="Times New Roman" w:hAnsi="Times New Roman"/>
        </w:rPr>
        <w:t xml:space="preserve">W trakcie realizacji umowy Wykonawca zobowiązany jest konsultować się z Zamawiającym i uwzględniać jego uzasadnione uwagi i sugestie. </w:t>
      </w:r>
    </w:p>
    <w:p w:rsidR="00375359" w:rsidRPr="00693826" w:rsidRDefault="00375359" w:rsidP="00907F19">
      <w:pPr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Wykonawca w związku z pracami określonymi dla Etapu I zobowiązuje się dokonać weryfikacji połączeń kablowych </w:t>
      </w:r>
      <w:r w:rsidR="000A253D">
        <w:rPr>
          <w:rFonts w:ascii="Times New Roman" w:hAnsi="Times New Roman"/>
        </w:rPr>
        <w:t xml:space="preserve">(nie więcej niż 61 kabli) </w:t>
      </w:r>
      <w:r>
        <w:rPr>
          <w:rFonts w:ascii="Times New Roman" w:hAnsi="Times New Roman"/>
        </w:rPr>
        <w:t>i w przypadku, gdy niezbędna lub celowa będzie ich wymiana, Wykonawca zawiadomi o tym Zamawiaj</w:t>
      </w:r>
      <w:r w:rsidR="0028319C">
        <w:rPr>
          <w:rFonts w:ascii="Times New Roman" w:hAnsi="Times New Roman"/>
        </w:rPr>
        <w:t>ą</w:t>
      </w:r>
      <w:r>
        <w:rPr>
          <w:rFonts w:ascii="Times New Roman" w:hAnsi="Times New Roman"/>
        </w:rPr>
        <w:t>ce</w:t>
      </w:r>
      <w:r w:rsidR="00AC776F">
        <w:rPr>
          <w:rFonts w:ascii="Times New Roman" w:hAnsi="Times New Roman"/>
        </w:rPr>
        <w:t>go</w:t>
      </w:r>
      <w:r>
        <w:rPr>
          <w:rFonts w:ascii="Times New Roman" w:hAnsi="Times New Roman"/>
        </w:rPr>
        <w:t xml:space="preserve">, który zdecyduje czy należy je wymienić. W przypadku wymiany – Zamawiający zapłaci Wykonawcy dodatkowe wynagrodzenie z tego tytułu, określone w §4 Umowy. </w:t>
      </w:r>
    </w:p>
    <w:p w:rsidR="00907F19" w:rsidRPr="00693826" w:rsidRDefault="00907F19" w:rsidP="00907F19">
      <w:pPr>
        <w:spacing w:after="0" w:line="240" w:lineRule="auto"/>
        <w:ind w:left="426"/>
        <w:jc w:val="center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ind w:left="426"/>
        <w:jc w:val="center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ind w:left="426"/>
        <w:jc w:val="center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§ 3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Termin wykonania</w:t>
      </w:r>
    </w:p>
    <w:p w:rsidR="00907F19" w:rsidRPr="00693826" w:rsidRDefault="00907F19" w:rsidP="00907F1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Wykonawca zobowiązany jest wykonać przedmiot umowy określony w § 1 w terminie do:</w:t>
      </w:r>
    </w:p>
    <w:p w:rsidR="00907F19" w:rsidRPr="00693826" w:rsidRDefault="00907F19" w:rsidP="00907F19">
      <w:pPr>
        <w:pStyle w:val="Akapitzlist"/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Etap I 15 dni od daty </w:t>
      </w:r>
      <w:r w:rsidR="00DE016B">
        <w:rPr>
          <w:rFonts w:ascii="Times New Roman" w:hAnsi="Times New Roman"/>
        </w:rPr>
        <w:t>zawarcia</w:t>
      </w:r>
      <w:r w:rsidR="00DE016B" w:rsidRPr="00693826">
        <w:rPr>
          <w:rFonts w:ascii="Times New Roman" w:hAnsi="Times New Roman"/>
        </w:rPr>
        <w:t xml:space="preserve"> </w:t>
      </w:r>
      <w:r w:rsidRPr="00693826">
        <w:rPr>
          <w:rFonts w:ascii="Times New Roman" w:hAnsi="Times New Roman"/>
        </w:rPr>
        <w:t>umowy.</w:t>
      </w:r>
    </w:p>
    <w:p w:rsidR="00907F19" w:rsidRPr="00693826" w:rsidRDefault="00907F19" w:rsidP="00907F19">
      <w:pPr>
        <w:pStyle w:val="Akapitzlist"/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Etap II 30 dni od daty </w:t>
      </w:r>
      <w:r w:rsidR="00DE016B">
        <w:rPr>
          <w:rFonts w:ascii="Times New Roman" w:hAnsi="Times New Roman"/>
        </w:rPr>
        <w:t xml:space="preserve">zawarcia </w:t>
      </w:r>
      <w:r w:rsidRPr="00693826">
        <w:rPr>
          <w:rFonts w:ascii="Times New Roman" w:hAnsi="Times New Roman"/>
        </w:rPr>
        <w:t xml:space="preserve">umowy. </w:t>
      </w:r>
    </w:p>
    <w:p w:rsidR="00907F19" w:rsidRPr="00693826" w:rsidRDefault="00907F19" w:rsidP="00907F19">
      <w:pPr>
        <w:pStyle w:val="Akapitzlist"/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§ 4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Warunki płatności</w:t>
      </w:r>
    </w:p>
    <w:p w:rsidR="00907F19" w:rsidRPr="00693826" w:rsidRDefault="00907F19" w:rsidP="00F23551">
      <w:pPr>
        <w:pStyle w:val="Tekstkomentarza"/>
        <w:rPr>
          <w:sz w:val="22"/>
          <w:szCs w:val="22"/>
        </w:rPr>
      </w:pPr>
      <w:r w:rsidRPr="00693826">
        <w:rPr>
          <w:sz w:val="22"/>
          <w:szCs w:val="22"/>
        </w:rPr>
        <w:t>1. Za wykonanie przedmiotu Umowy, określonego w §1 niniejszej Umowy, Strony ustalają całkowite wynagrodzenie ryczałtowe w wysokości  za Etap I brutto: ……../ słownie oraz za Etap II brutto: ……../</w:t>
      </w:r>
      <w:ins w:id="13" w:author="r.pr. P.K." w:date="2025-10-27T06:46:00Z">
        <w:r w:rsidR="003732FD">
          <w:rPr>
            <w:sz w:val="22"/>
            <w:szCs w:val="22"/>
          </w:rPr>
          <w:t>.</w:t>
        </w:r>
      </w:ins>
      <w:r w:rsidR="003732FD">
        <w:rPr>
          <w:sz w:val="22"/>
          <w:szCs w:val="22"/>
        </w:rPr>
        <w:t xml:space="preserve"> W przypadku, gdy w ramach Etapu I Wykonawca będzie dokonywał wymiany połączeń kablowych (§1 ust.2 </w:t>
      </w:r>
      <w:r w:rsidR="00DD29F2">
        <w:rPr>
          <w:sz w:val="22"/>
          <w:szCs w:val="22"/>
        </w:rPr>
        <w:t xml:space="preserve">Etap I </w:t>
      </w:r>
      <w:r w:rsidR="003732FD">
        <w:rPr>
          <w:sz w:val="22"/>
          <w:szCs w:val="22"/>
        </w:rPr>
        <w:t>tiret piąte w zw. §2 ust.8), Zamawiający zapłaci mu z tego tytułu dodatkowe wynagrodzenie ryczałtowe w ramach Etapu I w wysokości: 80,- zł brutto za jeden kabel zarobiony oczkami</w:t>
      </w:r>
      <w:r w:rsidR="00A1774D">
        <w:rPr>
          <w:sz w:val="22"/>
          <w:szCs w:val="22"/>
        </w:rPr>
        <w:t>, tj. maksymalnie 4880,- zł brutto</w:t>
      </w:r>
      <w:r w:rsidR="003732FD">
        <w:rPr>
          <w:sz w:val="22"/>
          <w:szCs w:val="22"/>
        </w:rPr>
        <w:t xml:space="preserve">. </w:t>
      </w:r>
    </w:p>
    <w:p w:rsidR="00907F19" w:rsidRPr="00693826" w:rsidRDefault="00907F19" w:rsidP="00907F19">
      <w:pPr>
        <w:pStyle w:val="Tekstpodstawowy"/>
        <w:pBdr>
          <w:top w:val="nil"/>
          <w:left w:val="nil"/>
          <w:bottom w:val="nil"/>
          <w:right w:val="nil"/>
          <w:between w:val="nil"/>
          <w:bar w:val="nil"/>
        </w:pBdr>
        <w:ind w:left="284" w:hanging="284"/>
        <w:jc w:val="both"/>
        <w:rPr>
          <w:sz w:val="22"/>
          <w:szCs w:val="22"/>
        </w:rPr>
      </w:pPr>
      <w:r w:rsidRPr="00693826">
        <w:rPr>
          <w:sz w:val="22"/>
          <w:szCs w:val="22"/>
        </w:rPr>
        <w:t>2. Wynagrodzenie ryczałtowe, o którym mowa w ust 1, obejmuje wszystkie koszty w tym roboty tymczasowe oraz prace towarzyszące i nie podlega żadnym przeliczeniom, obejmuje wszelkie narzuty i dodatki dla Wykonawcy.</w:t>
      </w:r>
    </w:p>
    <w:p w:rsidR="00907F19" w:rsidRPr="00693826" w:rsidRDefault="00907F19" w:rsidP="00907F19">
      <w:pPr>
        <w:pStyle w:val="word"/>
        <w:spacing w:before="0" w:beforeAutospacing="0" w:after="0" w:afterAutospacing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693826">
        <w:rPr>
          <w:sz w:val="22"/>
          <w:szCs w:val="22"/>
          <w:lang w:val="cs-CZ"/>
        </w:rPr>
        <w:t xml:space="preserve">3.  </w:t>
      </w:r>
      <w:r w:rsidRPr="00693826">
        <w:rPr>
          <w:sz w:val="22"/>
          <w:szCs w:val="22"/>
        </w:rPr>
        <w:t xml:space="preserve">Zamawiający zapłaci wynagrodzenie na rzecz Wykonawcy na podstawie faktury wystawionej przez Wykonawcę z 14 dniowym terminem płatności. </w:t>
      </w:r>
    </w:p>
    <w:p w:rsidR="00907F19" w:rsidRPr="00693826" w:rsidRDefault="00907F19" w:rsidP="00907F19">
      <w:pPr>
        <w:pStyle w:val="Standard"/>
        <w:suppressAutoHyphens w:val="0"/>
        <w:autoSpaceDE w:val="0"/>
        <w:adjustRightInd w:val="0"/>
        <w:ind w:left="360" w:hanging="360"/>
        <w:jc w:val="both"/>
        <w:rPr>
          <w:rFonts w:cs="Times New Roman"/>
          <w:sz w:val="22"/>
          <w:szCs w:val="22"/>
          <w:lang w:val="pl-PL"/>
        </w:rPr>
      </w:pPr>
      <w:r w:rsidRPr="00693826">
        <w:rPr>
          <w:rFonts w:cs="Times New Roman"/>
          <w:sz w:val="22"/>
          <w:szCs w:val="22"/>
          <w:lang w:val="pl-PL"/>
        </w:rPr>
        <w:t xml:space="preserve">4.  Podstawą do wystawienia faktury przez Wykonawcę będzie protokół odbioru robót, w którym Zamawiający stwierdza, że dokonuje odbioru bez zastrzeżeń (akceptuje przekazaną protokołem  dokumentację). </w:t>
      </w:r>
    </w:p>
    <w:p w:rsidR="00907F19" w:rsidRDefault="00907F19" w:rsidP="00907F19">
      <w:pPr>
        <w:pStyle w:val="Standard"/>
        <w:suppressAutoHyphens w:val="0"/>
        <w:autoSpaceDE w:val="0"/>
        <w:adjustRightInd w:val="0"/>
        <w:ind w:left="426" w:hanging="426"/>
        <w:jc w:val="both"/>
        <w:rPr>
          <w:rFonts w:cs="Times New Roman"/>
          <w:sz w:val="22"/>
          <w:szCs w:val="22"/>
          <w:lang w:val="pl-PL"/>
        </w:rPr>
      </w:pPr>
      <w:r w:rsidRPr="00693826">
        <w:rPr>
          <w:rFonts w:cs="Times New Roman"/>
          <w:sz w:val="22"/>
          <w:szCs w:val="22"/>
          <w:lang w:val="pl-PL"/>
        </w:rPr>
        <w:t>5. Wykonawca nie może żądać podwyższenia wynagrodzenia, jeżeli okaże się, że zakres prac niezbędnych do realizacji przedmiotu umowy zwiększy się w celu prawidłowego wykonania prac dostosowawczych.</w:t>
      </w:r>
    </w:p>
    <w:p w:rsidR="00E2150E" w:rsidRPr="00693826" w:rsidRDefault="00E2150E" w:rsidP="00907F19">
      <w:pPr>
        <w:pStyle w:val="Standard"/>
        <w:suppressAutoHyphens w:val="0"/>
        <w:autoSpaceDE w:val="0"/>
        <w:adjustRightInd w:val="0"/>
        <w:ind w:left="426" w:hanging="426"/>
        <w:jc w:val="both"/>
        <w:rPr>
          <w:rFonts w:cs="Times New Roman"/>
          <w:sz w:val="22"/>
          <w:szCs w:val="22"/>
          <w:lang w:val="pl-PL"/>
        </w:rPr>
      </w:pPr>
      <w:r>
        <w:rPr>
          <w:rFonts w:cs="Times New Roman"/>
          <w:sz w:val="22"/>
          <w:szCs w:val="22"/>
          <w:lang w:val="pl-PL"/>
        </w:rPr>
        <w:t xml:space="preserve">6. Faktury będą wystawiane odrębnie za każdy etap po zakończeniu danego etapu. 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§ 5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Gwarancja i rękojmia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tabs>
          <w:tab w:val="left" w:pos="399"/>
          <w:tab w:val="left" w:pos="863"/>
          <w:tab w:val="left" w:pos="1368"/>
          <w:tab w:val="left" w:pos="1980"/>
          <w:tab w:val="left" w:pos="5700"/>
        </w:tabs>
        <w:spacing w:after="0" w:line="240" w:lineRule="auto"/>
        <w:ind w:left="399" w:hanging="399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1.</w:t>
      </w:r>
      <w:r w:rsidRPr="00693826">
        <w:rPr>
          <w:rFonts w:ascii="Times New Roman" w:hAnsi="Times New Roman"/>
        </w:rPr>
        <w:tab/>
        <w:t xml:space="preserve">Wykonawca udziela Zamawiającemu 24 miesięcznej gwarancji </w:t>
      </w:r>
      <w:proofErr w:type="spellStart"/>
      <w:r w:rsidRPr="00693826">
        <w:rPr>
          <w:rFonts w:ascii="Times New Roman" w:hAnsi="Times New Roman"/>
        </w:rPr>
        <w:t>jakości</w:t>
      </w:r>
      <w:proofErr w:type="spellEnd"/>
      <w:r w:rsidRPr="00693826">
        <w:rPr>
          <w:rFonts w:ascii="Times New Roman" w:hAnsi="Times New Roman"/>
        </w:rPr>
        <w:t xml:space="preserve"> na przedmiot umowy oraz 24 miesięcznej gwarancji na zamontowany sprzęt i wyposażenie. Okres gwarancji rozpoczyna swój bieg od dnia zakończenia czynności odbioru końcowego (bez zastrzeżeń).</w:t>
      </w:r>
    </w:p>
    <w:p w:rsidR="00907F19" w:rsidRPr="00693826" w:rsidRDefault="00907F19" w:rsidP="00907F19">
      <w:pPr>
        <w:pStyle w:val="Stopka1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693826">
        <w:rPr>
          <w:rFonts w:cs="Times New Roman"/>
          <w:sz w:val="22"/>
          <w:szCs w:val="22"/>
        </w:rPr>
        <w:t xml:space="preserve">Zamawiający zastrzega sobie możliwość korzystania z uprawnień wynikających z rękojmi </w:t>
      </w:r>
      <w:r w:rsidRPr="00693826">
        <w:rPr>
          <w:rFonts w:cs="Times New Roman"/>
          <w:sz w:val="22"/>
          <w:szCs w:val="22"/>
        </w:rPr>
        <w:br/>
        <w:t>w okresie trwania gwarancji.</w:t>
      </w:r>
    </w:p>
    <w:p w:rsidR="00907F19" w:rsidRPr="00693826" w:rsidRDefault="00907F19" w:rsidP="00907F19">
      <w:pPr>
        <w:pStyle w:val="Tekstkomentarza"/>
        <w:numPr>
          <w:ilvl w:val="0"/>
          <w:numId w:val="7"/>
        </w:numPr>
        <w:spacing w:after="0"/>
        <w:ind w:left="357" w:hanging="357"/>
        <w:rPr>
          <w:rFonts w:cs="Times New Roman"/>
          <w:sz w:val="22"/>
          <w:szCs w:val="22"/>
        </w:rPr>
      </w:pPr>
      <w:r w:rsidRPr="00693826">
        <w:rPr>
          <w:rFonts w:cs="Times New Roman"/>
          <w:sz w:val="22"/>
          <w:szCs w:val="22"/>
        </w:rPr>
        <w:lastRenderedPageBreak/>
        <w:t xml:space="preserve">Wykonawca odpowiedzialny jest z tytułu rękojmi za wady fizyczne i prawne przedmiotu umowy w terminie  24 miesięcy po dokonaniu odbioru końcowego robót przez Zamawiającego, zaś </w:t>
      </w:r>
      <w:r w:rsidRPr="00693826">
        <w:rPr>
          <w:rFonts w:cs="Times New Roman"/>
          <w:sz w:val="22"/>
          <w:szCs w:val="22"/>
        </w:rPr>
        <w:br/>
        <w:t xml:space="preserve">w zakresie dostarczonych materiałów, sprzętu i wyposażenia w terminie 24 miesięcy po dokonaniu odbioru końcowego. </w:t>
      </w:r>
    </w:p>
    <w:p w:rsidR="00907F19" w:rsidRPr="00693826" w:rsidRDefault="00907F19" w:rsidP="00907F19">
      <w:pPr>
        <w:pStyle w:val="Stopka1"/>
        <w:numPr>
          <w:ilvl w:val="0"/>
          <w:numId w:val="7"/>
        </w:numPr>
        <w:ind w:left="357" w:hanging="357"/>
        <w:jc w:val="both"/>
        <w:rPr>
          <w:rFonts w:cs="Times New Roman"/>
          <w:sz w:val="22"/>
          <w:szCs w:val="22"/>
        </w:rPr>
      </w:pPr>
      <w:r w:rsidRPr="00693826">
        <w:rPr>
          <w:rFonts w:cs="Times New Roman"/>
          <w:sz w:val="22"/>
          <w:szCs w:val="22"/>
        </w:rPr>
        <w:t>Zamawiający może dochodzić roszczeń z tytułu rękojmi za wady także po upływie terminu rękojmi, jeżeli zgłosi wadę przed upływem tego terminu.</w:t>
      </w:r>
    </w:p>
    <w:p w:rsidR="00907F19" w:rsidRPr="00693826" w:rsidRDefault="00907F19" w:rsidP="00907F19">
      <w:pPr>
        <w:pStyle w:val="Stopka1"/>
        <w:numPr>
          <w:ilvl w:val="0"/>
          <w:numId w:val="7"/>
        </w:numPr>
        <w:jc w:val="both"/>
        <w:rPr>
          <w:rFonts w:cs="Times New Roman"/>
          <w:color w:val="auto"/>
          <w:sz w:val="22"/>
          <w:szCs w:val="22"/>
        </w:rPr>
      </w:pPr>
      <w:r w:rsidRPr="00693826">
        <w:rPr>
          <w:rFonts w:cs="Times New Roman"/>
          <w:sz w:val="22"/>
          <w:szCs w:val="22"/>
        </w:rPr>
        <w:t xml:space="preserve">W razie wystąpienia wad lub usterek Zamawiający zgłosi je na piśmie Wykonawcy niezwłocznie po ich ujawnieniu. Wykonawca będzie przyjmował zgłoszenia w swojej siedzibie, pod adresem: </w:t>
      </w:r>
    </w:p>
    <w:p w:rsidR="00907F19" w:rsidRPr="00693826" w:rsidRDefault="00907F19" w:rsidP="00907F19">
      <w:pPr>
        <w:pStyle w:val="Stopka1"/>
        <w:ind w:left="360"/>
        <w:jc w:val="both"/>
        <w:rPr>
          <w:rFonts w:cs="Times New Roman"/>
          <w:sz w:val="22"/>
          <w:szCs w:val="22"/>
        </w:rPr>
      </w:pPr>
      <w:r w:rsidRPr="00693826">
        <w:rPr>
          <w:rFonts w:cs="Times New Roman"/>
          <w:sz w:val="22"/>
          <w:szCs w:val="22"/>
        </w:rPr>
        <w:br/>
        <w:t>????????????????????????????????????????????</w:t>
      </w:r>
    </w:p>
    <w:p w:rsidR="00907F19" w:rsidRPr="00693826" w:rsidRDefault="00907F19" w:rsidP="00907F19">
      <w:pPr>
        <w:pStyle w:val="Stopka1"/>
        <w:ind w:left="360"/>
        <w:jc w:val="both"/>
        <w:rPr>
          <w:rFonts w:cs="Times New Roman"/>
          <w:color w:val="auto"/>
          <w:sz w:val="22"/>
          <w:szCs w:val="22"/>
        </w:rPr>
      </w:pPr>
    </w:p>
    <w:p w:rsidR="00907F19" w:rsidRPr="00693826" w:rsidRDefault="00907F19" w:rsidP="00907F19">
      <w:pPr>
        <w:pStyle w:val="Stopka1"/>
        <w:numPr>
          <w:ilvl w:val="0"/>
          <w:numId w:val="7"/>
        </w:numPr>
        <w:jc w:val="both"/>
        <w:rPr>
          <w:rFonts w:cs="Times New Roman"/>
          <w:sz w:val="22"/>
          <w:szCs w:val="22"/>
        </w:rPr>
      </w:pPr>
      <w:r w:rsidRPr="00693826">
        <w:rPr>
          <w:rFonts w:cs="Times New Roman"/>
          <w:sz w:val="22"/>
          <w:szCs w:val="22"/>
        </w:rPr>
        <w:t xml:space="preserve">W okresie gwarancji wykonawca jest obowiązany przystąpić do usuwania wad lub usterek w ciągu 24 godzin w dni robocze i 48 godzin w dni wolne i święta, oraz usunąć wady lub usterki najpóźniej w ciągu 14 dni od daty otrzymania zgłoszenia, w ramach wynagrodzenia ustalonego w § 4 ust. 1. Termin ten w technicznie uzasadnionych przypadkach może zostać wydłużony za zgodą Zamawiającego. 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§ 6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Kary umowne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Strony ustalają odpowiedzialność za niewykonanie lub nienależyte wykonanie przedmiotu umowy w formie kar umownych.</w:t>
      </w:r>
    </w:p>
    <w:p w:rsidR="00907F19" w:rsidRPr="00693826" w:rsidRDefault="00907F19" w:rsidP="00907F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Wykonawca zapłaci Zamawiającemu karę umowną:</w:t>
      </w:r>
    </w:p>
    <w:p w:rsidR="00907F19" w:rsidRPr="00693826" w:rsidRDefault="00907F19" w:rsidP="00907F1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Za opóźnienie w wykonaniu przedmiotu umowy w wysokości 0,5% wynagrodzenia umownego brutto za każdy dzień opóźnienia</w:t>
      </w:r>
    </w:p>
    <w:p w:rsidR="00907F19" w:rsidRPr="00693826" w:rsidRDefault="00907F19" w:rsidP="00907F1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Za opóźnienie w usunięciu wad w wysokości 0,5% wynagrodzenia umownego za każdy dzień opóźnienia</w:t>
      </w:r>
    </w:p>
    <w:p w:rsidR="00907F19" w:rsidRPr="00693826" w:rsidRDefault="00907F19" w:rsidP="00907F1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Za odstąpienie od umowy przez Zamawiającego z przyczyn leżących po stronie Wykonawcy w wysokości 10% wynagrodzenia umownego brutto</w:t>
      </w:r>
    </w:p>
    <w:p w:rsidR="00907F19" w:rsidRPr="00693826" w:rsidRDefault="00907F19" w:rsidP="00907F19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693826">
        <w:rPr>
          <w:sz w:val="22"/>
          <w:szCs w:val="22"/>
        </w:rPr>
        <w:t>Łączna maksymalna wysokość kar umownych nie może przekroczyć 20 % wartości określonej w § 4 ust. 1.</w:t>
      </w:r>
    </w:p>
    <w:p w:rsidR="00907F19" w:rsidRPr="00693826" w:rsidRDefault="00907F19" w:rsidP="00907F19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  <w:lang w:val="cs-CZ"/>
        </w:rPr>
        <w:t xml:space="preserve">3. </w:t>
      </w:r>
      <w:r w:rsidRPr="00693826">
        <w:rPr>
          <w:rFonts w:ascii="Times New Roman" w:hAnsi="Times New Roman"/>
        </w:rPr>
        <w:t>Wykonawca wyraża zgodę na potrącenie kwoty naliczonych kar umownych z wynagrodzenia bezpośrednio przy zapłacie faktury VAT, wystawionej za realizację przedmiotu umowy.</w:t>
      </w:r>
    </w:p>
    <w:p w:rsidR="00907F19" w:rsidRPr="00693826" w:rsidRDefault="00907F19" w:rsidP="00907F19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4. W przypadku. gdy szkoda poniesiona przez Zamawiającego będzie przewyższać wysokość zastrzeżonych kar umownych, Zamawiający będzie uprawniony do dochodzenia roszczeń uzupełniających zgodnie z przepisami Kodeksu cywilnego. 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§ 7</w:t>
      </w: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Postanowienia końcowe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Ewentualne spory wynikłe z niniejszej umowy rozstrzygane będą przez Sąd właściwy dla siedziby Zamawiającego. </w:t>
      </w:r>
    </w:p>
    <w:p w:rsidR="00907F19" w:rsidRPr="00693826" w:rsidRDefault="00907F19" w:rsidP="00907F1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W sprawach nie uregulowanych niniejszą umową będą miały zastosowanie odpowiednie przepisy prawa polskiego. </w:t>
      </w:r>
    </w:p>
    <w:p w:rsidR="00907F19" w:rsidRPr="00693826" w:rsidRDefault="00907F19" w:rsidP="00907F1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 xml:space="preserve">Wszelkie zmiany niniejszej umowy wymagają formy pisemnej pod rygorem nieważności. </w:t>
      </w:r>
    </w:p>
    <w:p w:rsidR="00907F19" w:rsidRPr="00693826" w:rsidRDefault="00907F19" w:rsidP="00907F19">
      <w:pPr>
        <w:pStyle w:val="Tekstpodstawowywcity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Wykonawca nie może zbywać wierzytelności wynikających z niniejszej umowy.</w:t>
      </w:r>
    </w:p>
    <w:p w:rsidR="00907F19" w:rsidRPr="00693826" w:rsidRDefault="00907F19" w:rsidP="00907F1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693826">
        <w:rPr>
          <w:rFonts w:ascii="Times New Roman" w:hAnsi="Times New Roman"/>
        </w:rPr>
        <w:t>Umowa została sporządzona w 2 jednobrzmiących egzemplarzach , jeden dla Wykonawcy, jeden egzemplarz dla Zamawiającego.</w:t>
      </w: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both"/>
        <w:rPr>
          <w:rFonts w:ascii="Times New Roman" w:hAnsi="Times New Roman"/>
        </w:rPr>
      </w:pPr>
    </w:p>
    <w:p w:rsidR="00907F19" w:rsidRPr="00693826" w:rsidRDefault="00907F19" w:rsidP="00907F19">
      <w:pPr>
        <w:spacing w:after="0" w:line="240" w:lineRule="auto"/>
        <w:jc w:val="center"/>
        <w:rPr>
          <w:rFonts w:ascii="Times New Roman" w:hAnsi="Times New Roman"/>
        </w:rPr>
      </w:pPr>
      <w:r w:rsidRPr="00693826">
        <w:rPr>
          <w:rFonts w:ascii="Times New Roman" w:hAnsi="Times New Roman"/>
        </w:rPr>
        <w:t>Zamawiający                                                                                                          Wykonawca</w:t>
      </w:r>
    </w:p>
    <w:p w:rsidR="00907F19" w:rsidRPr="00693826" w:rsidRDefault="00907F19" w:rsidP="00907F19">
      <w:pPr>
        <w:pStyle w:val="Standard"/>
        <w:spacing w:line="276" w:lineRule="auto"/>
        <w:jc w:val="right"/>
        <w:rPr>
          <w:rFonts w:cs="Times New Roman"/>
          <w:color w:val="000000"/>
          <w:sz w:val="22"/>
          <w:szCs w:val="22"/>
          <w:lang w:val="pl-PL"/>
        </w:rPr>
      </w:pPr>
    </w:p>
    <w:p w:rsidR="00907F19" w:rsidRPr="00693826" w:rsidRDefault="00907F19" w:rsidP="00907F19">
      <w:pPr>
        <w:rPr>
          <w:rFonts w:ascii="Times New Roman" w:hAnsi="Times New Roman"/>
        </w:rPr>
      </w:pPr>
    </w:p>
    <w:p w:rsidR="00907F19" w:rsidRPr="00693826" w:rsidRDefault="00907F19" w:rsidP="00907F19">
      <w:pPr>
        <w:suppressAutoHyphens w:val="0"/>
        <w:jc w:val="center"/>
        <w:rPr>
          <w:rFonts w:ascii="Times New Roman" w:hAnsi="Times New Roman"/>
        </w:rPr>
      </w:pPr>
    </w:p>
    <w:p w:rsidR="000D5C95" w:rsidRDefault="000D5C95"/>
    <w:sectPr w:rsidR="000D5C95" w:rsidSect="00907F19">
      <w:pgSz w:w="11906" w:h="16838"/>
      <w:pgMar w:top="720" w:right="720" w:bottom="720" w:left="720" w:header="454" w:footer="68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11D19"/>
    <w:multiLevelType w:val="hybridMultilevel"/>
    <w:tmpl w:val="F740F6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031C0"/>
    <w:multiLevelType w:val="hybridMultilevel"/>
    <w:tmpl w:val="AF3878FC"/>
    <w:styleLink w:val="Zaimportowanystyl22"/>
    <w:lvl w:ilvl="0" w:tplc="EE84F0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345E28">
      <w:start w:val="1"/>
      <w:numFmt w:val="lowerLetter"/>
      <w:lvlText w:val="%2."/>
      <w:lvlJc w:val="left"/>
      <w:pPr>
        <w:tabs>
          <w:tab w:val="left" w:pos="36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0C5BE4">
      <w:start w:val="1"/>
      <w:numFmt w:val="lowerRoman"/>
      <w:lvlText w:val="%3."/>
      <w:lvlJc w:val="left"/>
      <w:pPr>
        <w:tabs>
          <w:tab w:val="left" w:pos="360"/>
        </w:tabs>
        <w:ind w:left="180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DE7A88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A7956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04E81E">
      <w:start w:val="1"/>
      <w:numFmt w:val="lowerRoman"/>
      <w:lvlText w:val="%6."/>
      <w:lvlJc w:val="left"/>
      <w:pPr>
        <w:tabs>
          <w:tab w:val="left" w:pos="360"/>
        </w:tabs>
        <w:ind w:left="396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5E2FE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E0FDD8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8674E0">
      <w:start w:val="1"/>
      <w:numFmt w:val="lowerRoman"/>
      <w:lvlText w:val="%9."/>
      <w:lvlJc w:val="left"/>
      <w:pPr>
        <w:tabs>
          <w:tab w:val="left" w:pos="360"/>
        </w:tabs>
        <w:ind w:left="612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86217AD"/>
    <w:multiLevelType w:val="hybridMultilevel"/>
    <w:tmpl w:val="2F5ADE78"/>
    <w:lvl w:ilvl="0" w:tplc="6278FF56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533D08"/>
    <w:multiLevelType w:val="hybridMultilevel"/>
    <w:tmpl w:val="0CF69F98"/>
    <w:lvl w:ilvl="0" w:tplc="CD1410F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74621D"/>
    <w:multiLevelType w:val="hybridMultilevel"/>
    <w:tmpl w:val="AF3878FC"/>
    <w:numStyleLink w:val="Zaimportowanystyl22"/>
  </w:abstractNum>
  <w:abstractNum w:abstractNumId="5">
    <w:nsid w:val="449D7F53"/>
    <w:multiLevelType w:val="hybridMultilevel"/>
    <w:tmpl w:val="17E06C42"/>
    <w:lvl w:ilvl="0" w:tplc="EA6A6B4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502BE"/>
    <w:multiLevelType w:val="hybridMultilevel"/>
    <w:tmpl w:val="89A85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4"/>
    <w:lvlOverride w:ilvl="0">
      <w:startOverride w:val="2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.pr. P.K.">
    <w15:presenceInfo w15:providerId="None" w15:userId="r.pr. P.K."/>
  </w15:person>
  <w15:person w15:author="Andrzej Gacek">
    <w15:presenceInfo w15:providerId="Windows Live" w15:userId="5190f6d897c310e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trackRevisions/>
  <w:defaultTabStop w:val="708"/>
  <w:hyphenationZone w:val="425"/>
  <w:characterSpacingControl w:val="doNotCompress"/>
  <w:compat/>
  <w:rsids>
    <w:rsidRoot w:val="0013366C"/>
    <w:rsid w:val="00047CF3"/>
    <w:rsid w:val="00084ABD"/>
    <w:rsid w:val="000A253D"/>
    <w:rsid w:val="000C64B7"/>
    <w:rsid w:val="000D5C95"/>
    <w:rsid w:val="000F6B4C"/>
    <w:rsid w:val="0013366C"/>
    <w:rsid w:val="001369F0"/>
    <w:rsid w:val="001B316B"/>
    <w:rsid w:val="00236B33"/>
    <w:rsid w:val="002460B7"/>
    <w:rsid w:val="0028319C"/>
    <w:rsid w:val="003223BC"/>
    <w:rsid w:val="00365CF7"/>
    <w:rsid w:val="003660AE"/>
    <w:rsid w:val="003732FD"/>
    <w:rsid w:val="00375359"/>
    <w:rsid w:val="003D3419"/>
    <w:rsid w:val="004010CE"/>
    <w:rsid w:val="004427CF"/>
    <w:rsid w:val="00644E34"/>
    <w:rsid w:val="00712936"/>
    <w:rsid w:val="00717272"/>
    <w:rsid w:val="00724EC3"/>
    <w:rsid w:val="007D44A8"/>
    <w:rsid w:val="00824029"/>
    <w:rsid w:val="008261C8"/>
    <w:rsid w:val="00862032"/>
    <w:rsid w:val="008814C6"/>
    <w:rsid w:val="008928BC"/>
    <w:rsid w:val="00907F19"/>
    <w:rsid w:val="00931922"/>
    <w:rsid w:val="00957C0C"/>
    <w:rsid w:val="009A2CFA"/>
    <w:rsid w:val="009D7959"/>
    <w:rsid w:val="009F5409"/>
    <w:rsid w:val="00A1774D"/>
    <w:rsid w:val="00AA0553"/>
    <w:rsid w:val="00AA75C0"/>
    <w:rsid w:val="00AC776F"/>
    <w:rsid w:val="00B2378F"/>
    <w:rsid w:val="00B91682"/>
    <w:rsid w:val="00BF7C0F"/>
    <w:rsid w:val="00C85F77"/>
    <w:rsid w:val="00D24EA1"/>
    <w:rsid w:val="00D27BB2"/>
    <w:rsid w:val="00D32690"/>
    <w:rsid w:val="00D5369A"/>
    <w:rsid w:val="00D56E31"/>
    <w:rsid w:val="00DD29F2"/>
    <w:rsid w:val="00DD7189"/>
    <w:rsid w:val="00DE016B"/>
    <w:rsid w:val="00E2150E"/>
    <w:rsid w:val="00EB2E03"/>
    <w:rsid w:val="00F23551"/>
    <w:rsid w:val="00F6318C"/>
    <w:rsid w:val="00F753CB"/>
    <w:rsid w:val="00FC11A7"/>
    <w:rsid w:val="00FF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F1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6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36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36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36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36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36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36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36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36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36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36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36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366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366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36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36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36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36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36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36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36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36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36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366C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336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366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36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366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366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07F19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rsid w:val="00907F19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07F19"/>
    <w:rPr>
      <w:rFonts w:ascii="Times New Roman" w:eastAsia="Times New Roman" w:hAnsi="Times New Roman" w:cs="Times New Roman"/>
      <w:color w:val="000000"/>
      <w:kern w:val="0"/>
      <w:sz w:val="24"/>
      <w:szCs w:val="20"/>
      <w:lang w:val="cs-CZ" w:eastAsia="zh-CN"/>
    </w:rPr>
  </w:style>
  <w:style w:type="paragraph" w:customStyle="1" w:styleId="word">
    <w:name w:val="word"/>
    <w:basedOn w:val="Normalny"/>
    <w:rsid w:val="00907F1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rsid w:val="00907F1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</w:rPr>
  </w:style>
  <w:style w:type="numbering" w:customStyle="1" w:styleId="Zaimportowanystyl22">
    <w:name w:val="Zaimportowany styl 22"/>
    <w:rsid w:val="00907F19"/>
    <w:pPr>
      <w:numPr>
        <w:numId w:val="6"/>
      </w:numPr>
    </w:pPr>
  </w:style>
  <w:style w:type="paragraph" w:styleId="Tekstkomentarza">
    <w:name w:val="annotation text"/>
    <w:link w:val="TekstkomentarzaZnak"/>
    <w:rsid w:val="00907F19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jc w:val="both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07F19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07F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07F19"/>
    <w:rPr>
      <w:rFonts w:ascii="Calibri" w:eastAsia="Calibri" w:hAnsi="Calibri" w:cs="Times New Roman"/>
      <w:kern w:val="0"/>
      <w:lang w:eastAsia="zh-CN"/>
    </w:rPr>
  </w:style>
  <w:style w:type="paragraph" w:styleId="Poprawka">
    <w:name w:val="Revision"/>
    <w:hidden/>
    <w:uiPriority w:val="99"/>
    <w:semiHidden/>
    <w:rsid w:val="008261C8"/>
    <w:pPr>
      <w:spacing w:after="0" w:line="240" w:lineRule="auto"/>
    </w:pPr>
    <w:rPr>
      <w:rFonts w:ascii="Calibri" w:eastAsia="Calibri" w:hAnsi="Calibri" w:cs="Times New Roman"/>
      <w:kern w:val="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05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0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200"/>
      <w:jc w:val="left"/>
    </w:pPr>
    <w:rPr>
      <w:rFonts w:ascii="Calibri" w:eastAsia="Calibri" w:hAnsi="Calibri" w:cs="Times New Roman"/>
      <w:b/>
      <w:bCs/>
      <w:color w:val="auto"/>
      <w:bdr w:val="none" w:sz="0" w:space="0" w:color="auto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553"/>
    <w:rPr>
      <w:rFonts w:ascii="Calibri" w:eastAsia="Calibri" w:hAnsi="Calibri" w:cs="Times New Roman"/>
      <w:b/>
      <w:bCs/>
      <w:color w:val="000000"/>
      <w:kern w:val="0"/>
      <w:sz w:val="20"/>
      <w:szCs w:val="20"/>
      <w:u w:color="000000"/>
      <w:bdr w:val="ni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1321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Gacek</dc:creator>
  <cp:keywords/>
  <dc:description/>
  <cp:lastModifiedBy>warsztaty</cp:lastModifiedBy>
  <cp:revision>53</cp:revision>
  <dcterms:created xsi:type="dcterms:W3CDTF">2025-10-19T20:30:00Z</dcterms:created>
  <dcterms:modified xsi:type="dcterms:W3CDTF">2025-10-27T08:39:00Z</dcterms:modified>
</cp:coreProperties>
</file>